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06B996" w14:textId="77777777" w:rsidR="00571BA3" w:rsidRDefault="00571BA3" w:rsidP="00AE1CD4">
      <w:pPr>
        <w:pStyle w:val="a3"/>
        <w:suppressAutoHyphens/>
        <w:ind w:right="282"/>
      </w:pPr>
      <w:bookmarkStart w:id="0" w:name="_GoBack"/>
      <w:bookmarkEnd w:id="0"/>
      <w:r>
        <w:t>Пояснительная записка</w:t>
      </w:r>
    </w:p>
    <w:p w14:paraId="740A96BE" w14:textId="63B8BDA8" w:rsidR="00571BA3" w:rsidRDefault="00571BA3" w:rsidP="00AE1CD4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к проекту постановления Правительства Камчатского края</w:t>
      </w:r>
    </w:p>
    <w:p w14:paraId="5545DC67" w14:textId="3F5A01B0" w:rsidR="00571BA3" w:rsidRPr="00AE1CD4" w:rsidRDefault="00571BA3" w:rsidP="00AE1CD4">
      <w:pPr>
        <w:jc w:val="center"/>
        <w:rPr>
          <w:sz w:val="28"/>
          <w:szCs w:val="28"/>
        </w:rPr>
      </w:pPr>
      <w:r>
        <w:rPr>
          <w:bCs/>
        </w:rPr>
        <w:t>«</w:t>
      </w:r>
      <w:r w:rsidR="00AE1CD4" w:rsidRPr="00DC2E1F">
        <w:rPr>
          <w:sz w:val="28"/>
          <w:szCs w:val="28"/>
        </w:rPr>
        <w:t xml:space="preserve">Об утверждении порядка определения объема и </w:t>
      </w:r>
      <w:r w:rsidR="00162A28">
        <w:rPr>
          <w:sz w:val="28"/>
          <w:szCs w:val="28"/>
        </w:rPr>
        <w:t xml:space="preserve">условий </w:t>
      </w:r>
      <w:r w:rsidR="00AE1CD4" w:rsidRPr="00DC2E1F">
        <w:rPr>
          <w:sz w:val="28"/>
          <w:szCs w:val="28"/>
        </w:rPr>
        <w:t>предоставления субсидий из краевого бюджета юридическим лицам и индивидуальным предпринимателям, ос</w:t>
      </w:r>
      <w:r w:rsidR="00AE1CD4">
        <w:rPr>
          <w:sz w:val="28"/>
          <w:szCs w:val="28"/>
        </w:rPr>
        <w:t>уществляющим образовательную деятельность по имеющим государственную аккредитацию основным общеобразовательным программам, в Камчатском крае</w:t>
      </w:r>
      <w:ins w:id="1" w:author="Чернов Александр Леонидович" w:date="2022-04-22T11:58:00Z">
        <w:r w:rsidR="00F06C95">
          <w:rPr>
            <w:sz w:val="28"/>
            <w:szCs w:val="28"/>
          </w:rPr>
          <w:t xml:space="preserve"> в первом квартале 2022 года</w:t>
        </w:r>
      </w:ins>
      <w:del w:id="2" w:author="Чернов Александр Леонидович" w:date="2022-04-22T11:59:00Z">
        <w:r w:rsidDel="00F06C95">
          <w:rPr>
            <w:bCs/>
          </w:rPr>
          <w:delText>»</w:delText>
        </w:r>
      </w:del>
    </w:p>
    <w:p w14:paraId="74252C1D" w14:textId="77777777" w:rsidR="00571BA3" w:rsidRDefault="00571BA3" w:rsidP="00571BA3">
      <w:pPr>
        <w:pStyle w:val="a3"/>
        <w:suppressAutoHyphens/>
        <w:ind w:right="282"/>
      </w:pPr>
    </w:p>
    <w:p w14:paraId="780CA108" w14:textId="45810188" w:rsidR="001A23C3" w:rsidRPr="00676553" w:rsidRDefault="00571BA3" w:rsidP="004C4DE2">
      <w:pPr>
        <w:suppressAutoHyphens/>
        <w:ind w:firstLine="709"/>
        <w:jc w:val="both"/>
        <w:rPr>
          <w:sz w:val="28"/>
          <w:szCs w:val="28"/>
        </w:rPr>
      </w:pPr>
      <w:r w:rsidRPr="00676553">
        <w:rPr>
          <w:bCs/>
          <w:sz w:val="28"/>
          <w:szCs w:val="28"/>
        </w:rPr>
        <w:t>Настоящий проект постановления Правительства Камчатского края разработан в целях</w:t>
      </w:r>
      <w:r w:rsidR="00847D1D" w:rsidRPr="00676553">
        <w:rPr>
          <w:bCs/>
          <w:sz w:val="28"/>
          <w:szCs w:val="28"/>
        </w:rPr>
        <w:t xml:space="preserve"> </w:t>
      </w:r>
      <w:r w:rsidR="004C4DE2" w:rsidRPr="00676553">
        <w:rPr>
          <w:sz w:val="28"/>
          <w:szCs w:val="28"/>
        </w:rPr>
        <w:t>финансовой поддержки юридических лиц и индивидуальных предпринимателей, осуществляющих образовательную деятельность по имеющим государственную аккредитацию основным общеобразовательным программам, в Камчатском крае</w:t>
      </w:r>
      <w:ins w:id="3" w:author="Чернов Александр Леонидович" w:date="2022-04-22T11:59:00Z">
        <w:r w:rsidR="00F06C95">
          <w:rPr>
            <w:sz w:val="28"/>
            <w:szCs w:val="28"/>
          </w:rPr>
          <w:t xml:space="preserve"> в </w:t>
        </w:r>
        <w:r w:rsidR="00F06C95" w:rsidRPr="00F06C95">
          <w:rPr>
            <w:sz w:val="28"/>
            <w:szCs w:val="28"/>
          </w:rPr>
          <w:t>первом квартале 2022 года</w:t>
        </w:r>
      </w:ins>
      <w:r w:rsidR="00746DD9" w:rsidRPr="00676553">
        <w:rPr>
          <w:bCs/>
          <w:sz w:val="28"/>
          <w:szCs w:val="28"/>
        </w:rPr>
        <w:t>.</w:t>
      </w:r>
    </w:p>
    <w:p w14:paraId="178A9D28" w14:textId="5A8B1A10" w:rsidR="00571BA3" w:rsidRPr="00847D1D" w:rsidRDefault="00746DD9" w:rsidP="00571BA3">
      <w:pPr>
        <w:suppressAutoHyphens/>
        <w:ind w:firstLine="709"/>
        <w:jc w:val="both"/>
        <w:rPr>
          <w:sz w:val="28"/>
          <w:szCs w:val="28"/>
        </w:rPr>
      </w:pPr>
      <w:r w:rsidRPr="000A7B57">
        <w:rPr>
          <w:bCs/>
          <w:sz w:val="28"/>
          <w:szCs w:val="28"/>
        </w:rPr>
        <w:t>На реализацию настоящего проекта постановления д</w:t>
      </w:r>
      <w:r w:rsidR="0034223A" w:rsidRPr="000A7B57">
        <w:rPr>
          <w:bCs/>
          <w:sz w:val="28"/>
          <w:szCs w:val="28"/>
        </w:rPr>
        <w:t>ополнительные средства краевого бюджета не потребуются.</w:t>
      </w:r>
      <w:r w:rsidR="00847D1D">
        <w:rPr>
          <w:bCs/>
          <w:sz w:val="28"/>
          <w:szCs w:val="28"/>
        </w:rPr>
        <w:t xml:space="preserve"> </w:t>
      </w:r>
      <w:r w:rsidR="001F71D2">
        <w:rPr>
          <w:bCs/>
          <w:sz w:val="28"/>
          <w:szCs w:val="28"/>
        </w:rPr>
        <w:t>Бюджетные ассигнования предусмотрены Законом Камчатского края от 26.11.2021</w:t>
      </w:r>
      <w:del w:id="4" w:author="Чернов Александр Леонидович" w:date="2022-04-22T12:00:00Z">
        <w:r w:rsidR="001F71D2" w:rsidDel="00F06C95">
          <w:rPr>
            <w:bCs/>
            <w:sz w:val="28"/>
            <w:szCs w:val="28"/>
          </w:rPr>
          <w:delText xml:space="preserve"> года</w:delText>
        </w:r>
      </w:del>
      <w:r w:rsidR="001F71D2">
        <w:rPr>
          <w:bCs/>
          <w:sz w:val="28"/>
          <w:szCs w:val="28"/>
        </w:rPr>
        <w:t xml:space="preserve"> № 5 «О краевом бюджете на 2022 год и на плановый период 2023 и 2024 годов» на мероприятие 1.1</w:t>
      </w:r>
      <w:del w:id="5" w:author="Чернов Александр Леонидович" w:date="2022-04-22T11:59:00Z">
        <w:r w:rsidR="001F71D2" w:rsidDel="00F06C95">
          <w:rPr>
            <w:bCs/>
            <w:sz w:val="28"/>
            <w:szCs w:val="28"/>
          </w:rPr>
          <w:delText>.</w:delText>
        </w:r>
      </w:del>
      <w:r w:rsidR="001F71D2">
        <w:rPr>
          <w:bCs/>
          <w:sz w:val="28"/>
          <w:szCs w:val="28"/>
        </w:rPr>
        <w:t xml:space="preserve"> «Развитие дошкольного, общего образования и дополнительного образования детей в Камчатском крае» государственной программы Камчатского края «Развитие образования в Камчатском крае», утвержденной постановлением Правительства Камчатского края от 29.11.2013 № 532-П.</w:t>
      </w:r>
    </w:p>
    <w:p w14:paraId="1F8D595D" w14:textId="2BA87437" w:rsidR="00162A28" w:rsidRDefault="00162A28" w:rsidP="00162A28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2A28">
        <w:rPr>
          <w:sz w:val="28"/>
          <w:szCs w:val="28"/>
        </w:rPr>
        <w:t xml:space="preserve">Проект постановления Правительства Камчатского края </w:t>
      </w:r>
      <w:r>
        <w:rPr>
          <w:sz w:val="28"/>
          <w:szCs w:val="28"/>
        </w:rPr>
        <w:t>_____</w:t>
      </w:r>
      <w:r w:rsidRPr="00162A28">
        <w:rPr>
          <w:sz w:val="28"/>
          <w:szCs w:val="28"/>
        </w:rPr>
        <w:t xml:space="preserve"> 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</w:t>
      </w:r>
      <w:proofErr w:type="spellStart"/>
      <w:r w:rsidRPr="00162A28">
        <w:rPr>
          <w:sz w:val="28"/>
          <w:szCs w:val="28"/>
        </w:rPr>
        <w:t>htths</w:t>
      </w:r>
      <w:proofErr w:type="spellEnd"/>
      <w:r w:rsidRPr="00162A28">
        <w:rPr>
          <w:sz w:val="28"/>
          <w:szCs w:val="28"/>
        </w:rPr>
        <w:t>://npaproject.kamgov.ru) для обеспечения возможности</w:t>
      </w:r>
      <w:r>
        <w:rPr>
          <w:sz w:val="28"/>
          <w:szCs w:val="28"/>
        </w:rPr>
        <w:t xml:space="preserve"> проведения в срок до </w:t>
      </w:r>
      <w:ins w:id="6" w:author="User" w:date="2022-04-22T14:04:00Z">
        <w:r w:rsidR="006F5974">
          <w:rPr>
            <w:sz w:val="28"/>
            <w:szCs w:val="28"/>
          </w:rPr>
          <w:t xml:space="preserve">05.05.2022 </w:t>
        </w:r>
      </w:ins>
      <w:del w:id="7" w:author="User" w:date="2022-04-22T14:04:00Z">
        <w:r w:rsidDel="006F5974">
          <w:rPr>
            <w:sz w:val="28"/>
            <w:szCs w:val="28"/>
          </w:rPr>
          <w:delText>_____</w:delText>
        </w:r>
        <w:r w:rsidRPr="00162A28" w:rsidDel="006F5974">
          <w:rPr>
            <w:sz w:val="28"/>
            <w:szCs w:val="28"/>
          </w:rPr>
          <w:delText xml:space="preserve"> </w:delText>
        </w:r>
      </w:del>
      <w:r w:rsidRPr="00162A28">
        <w:rPr>
          <w:sz w:val="28"/>
          <w:szCs w:val="28"/>
        </w:rPr>
        <w:t>независимой антикоррупционной экспертизы.</w:t>
      </w:r>
    </w:p>
    <w:p w14:paraId="54ECC5BD" w14:textId="0124A0CB" w:rsidR="00162A28" w:rsidRPr="00162A28" w:rsidRDefault="00162A28" w:rsidP="00162A28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2A28">
        <w:rPr>
          <w:sz w:val="28"/>
          <w:szCs w:val="28"/>
        </w:rPr>
        <w:t xml:space="preserve">В настоящее время </w:t>
      </w:r>
      <w:ins w:id="8" w:author="Чернов Александр Леонидович" w:date="2022-04-22T12:01:00Z">
        <w:r w:rsidR="00F06C95">
          <w:rPr>
            <w:sz w:val="28"/>
            <w:szCs w:val="28"/>
          </w:rPr>
          <w:t>п</w:t>
        </w:r>
      </w:ins>
      <w:del w:id="9" w:author="Чернов Александр Леонидович" w:date="2022-04-22T12:01:00Z">
        <w:r w:rsidRPr="00162A28" w:rsidDel="00F06C95">
          <w:rPr>
            <w:sz w:val="28"/>
            <w:szCs w:val="28"/>
          </w:rPr>
          <w:delText>П</w:delText>
        </w:r>
      </w:del>
      <w:r w:rsidRPr="00162A28">
        <w:rPr>
          <w:sz w:val="28"/>
          <w:szCs w:val="28"/>
        </w:rPr>
        <w:t xml:space="preserve">роект постановления Правительства Камчатского края проходит оценку регулирующего воздействия в соответствии с </w:t>
      </w:r>
      <w:hyperlink r:id="rId4" w:history="1">
        <w:r w:rsidRPr="00162A28">
          <w:rPr>
            <w:sz w:val="28"/>
            <w:szCs w:val="28"/>
          </w:rPr>
          <w:t>постановлением</w:t>
        </w:r>
      </w:hyperlink>
      <w:r w:rsidRPr="00162A28">
        <w:rPr>
          <w:sz w:val="28"/>
          <w:szCs w:val="28"/>
        </w:rPr>
        <w:t xml:space="preserve"> Правительства Камчатского края от 06.06.2013 № 233-П </w:t>
      </w:r>
      <w:r w:rsidRPr="00162A28">
        <w:rPr>
          <w:bCs/>
          <w:color w:val="000000"/>
          <w:sz w:val="28"/>
          <w:szCs w:val="28"/>
        </w:rPr>
        <w:t>«</w:t>
      </w:r>
      <w:r w:rsidRPr="00162A28">
        <w:rPr>
          <w:sz w:val="28"/>
          <w:szCs w:val="28"/>
        </w:rPr>
        <w:t>Об утверждении Порядка проведения оценки регулирующего воздействия проектов нормативных правовых актов Камчатского края и экспертизы нормативных правовых актов Камчатского края».</w:t>
      </w:r>
    </w:p>
    <w:p w14:paraId="2B109843" w14:textId="53F0B8C2" w:rsidR="00571BA3" w:rsidRDefault="00571BA3" w:rsidP="00162A2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sectPr w:rsidR="00571BA3" w:rsidSect="00D32368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Чернов Александр Леонидович">
    <w15:presenceInfo w15:providerId="AD" w15:userId="S-1-5-21-2406309404-2846922102-1882049604-31231"/>
  </w15:person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009"/>
    <w:rsid w:val="000A7B57"/>
    <w:rsid w:val="00155009"/>
    <w:rsid w:val="00162A28"/>
    <w:rsid w:val="0018611C"/>
    <w:rsid w:val="001A23C3"/>
    <w:rsid w:val="001F71D2"/>
    <w:rsid w:val="002520A4"/>
    <w:rsid w:val="002F715F"/>
    <w:rsid w:val="00324808"/>
    <w:rsid w:val="0034223A"/>
    <w:rsid w:val="00463ECC"/>
    <w:rsid w:val="004C4DE2"/>
    <w:rsid w:val="00571BA3"/>
    <w:rsid w:val="00676553"/>
    <w:rsid w:val="006A625E"/>
    <w:rsid w:val="006F5974"/>
    <w:rsid w:val="00746DD9"/>
    <w:rsid w:val="007D4F6B"/>
    <w:rsid w:val="00847D1D"/>
    <w:rsid w:val="008A5C56"/>
    <w:rsid w:val="008F0AE3"/>
    <w:rsid w:val="009A052B"/>
    <w:rsid w:val="00AA6C2B"/>
    <w:rsid w:val="00AE1CD4"/>
    <w:rsid w:val="00C9519C"/>
    <w:rsid w:val="00D32368"/>
    <w:rsid w:val="00D75D16"/>
    <w:rsid w:val="00DF743B"/>
    <w:rsid w:val="00E328B5"/>
    <w:rsid w:val="00EE03F1"/>
    <w:rsid w:val="00EF1A54"/>
    <w:rsid w:val="00F06C95"/>
    <w:rsid w:val="00FA0AC8"/>
    <w:rsid w:val="00FF0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D219B"/>
  <w15:docId w15:val="{588BAE4C-DC7B-4CD1-9432-81A02A485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B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71BA3"/>
    <w:pPr>
      <w:jc w:val="center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571BA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A5C5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A5C5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15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1D7741DBA3815857E70239A605529E8662999E32AD3A27518B29A42CE9663DE82A147A2F2C532243CFC9A4CD9C2E10CFFZDL7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 Анна Викторовна</dc:creator>
  <cp:lastModifiedBy>User</cp:lastModifiedBy>
  <cp:revision>3</cp:revision>
  <cp:lastPrinted>2021-12-23T03:09:00Z</cp:lastPrinted>
  <dcterms:created xsi:type="dcterms:W3CDTF">2022-04-22T01:31:00Z</dcterms:created>
  <dcterms:modified xsi:type="dcterms:W3CDTF">2022-04-22T02:05:00Z</dcterms:modified>
</cp:coreProperties>
</file>